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68A1" w:rsidRPr="00963A46" w14:paraId="08D663F3" w14:textId="77777777" w:rsidTr="00F279E6">
        <w:tc>
          <w:tcPr>
            <w:tcW w:w="1396" w:type="pct"/>
            <w:shd w:val="clear" w:color="auto" w:fill="auto"/>
          </w:tcPr>
          <w:p w14:paraId="11A1EEBD" w14:textId="77777777" w:rsidR="006468A1" w:rsidRPr="006468A1" w:rsidRDefault="006468A1" w:rsidP="006468A1">
            <w:pPr>
              <w:pStyle w:val="SISSCODE"/>
              <w:rPr>
                <w:ins w:id="0" w:author="Sue Hamilton" w:date="2017-09-21T16:20:00Z"/>
              </w:rPr>
            </w:pPr>
            <w:r>
              <w:t>RGRSS00020</w:t>
            </w:r>
          </w:p>
        </w:tc>
        <w:tc>
          <w:tcPr>
            <w:tcW w:w="3604" w:type="pct"/>
            <w:shd w:val="clear" w:color="auto" w:fill="auto"/>
          </w:tcPr>
          <w:p w14:paraId="0C508A4D" w14:textId="77777777" w:rsidR="006468A1" w:rsidRPr="006468A1" w:rsidRDefault="006468A1" w:rsidP="006468A1">
            <w:pPr>
              <w:pStyle w:val="SISStitle"/>
              <w:rPr>
                <w:ins w:id="1" w:author="Sue Hamilton" w:date="2017-09-21T16:20:00Z"/>
              </w:rPr>
            </w:pPr>
            <w:r w:rsidRPr="00E630CE">
              <w:t>Racing Timekeeper Skill Set</w:t>
            </w:r>
          </w:p>
        </w:tc>
      </w:tr>
    </w:tbl>
    <w:p w14:paraId="23C508B1" w14:textId="77777777" w:rsidR="00A301E0" w:rsidRPr="00A301E0" w:rsidRDefault="00A301E0" w:rsidP="00A301E0">
      <w:pPr>
        <w:rPr>
          <w:lang w:eastAsia="en-US"/>
        </w:rPr>
      </w:pPr>
    </w:p>
    <w:p w14:paraId="58EB369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0C74DC" w14:textId="77777777" w:rsidTr="00CA2922">
        <w:trPr>
          <w:tblHeader/>
        </w:trPr>
        <w:tc>
          <w:tcPr>
            <w:tcW w:w="2689" w:type="dxa"/>
          </w:tcPr>
          <w:p w14:paraId="529ABD0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51FAB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468A1" w14:paraId="2F26AF9F" w14:textId="77777777" w:rsidTr="00CA2922">
        <w:tc>
          <w:tcPr>
            <w:tcW w:w="2689" w:type="dxa"/>
          </w:tcPr>
          <w:p w14:paraId="49EBD3BE" w14:textId="77777777" w:rsidR="006468A1" w:rsidRPr="006468A1" w:rsidRDefault="006468A1" w:rsidP="006468A1">
            <w:pPr>
              <w:pStyle w:val="SIText"/>
            </w:pPr>
            <w:r w:rsidRPr="00CC451E">
              <w:t>Release</w:t>
            </w:r>
            <w:r w:rsidRPr="006468A1">
              <w:t xml:space="preserve"> 1</w:t>
            </w:r>
          </w:p>
        </w:tc>
        <w:tc>
          <w:tcPr>
            <w:tcW w:w="6939" w:type="dxa"/>
          </w:tcPr>
          <w:p w14:paraId="77270639" w14:textId="77777777" w:rsidR="006468A1" w:rsidRPr="006468A1" w:rsidRDefault="006468A1" w:rsidP="006468A1">
            <w:pPr>
              <w:pStyle w:val="SIText"/>
            </w:pPr>
            <w:r w:rsidRPr="00CC451E">
              <w:t xml:space="preserve">This version released with </w:t>
            </w:r>
            <w:r w:rsidRPr="006468A1">
              <w:t>RGR Training Package Version 1.0.</w:t>
            </w:r>
          </w:p>
        </w:tc>
      </w:tr>
    </w:tbl>
    <w:p w14:paraId="7A2C24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D038377" w14:textId="77777777" w:rsidTr="000D7BE6">
        <w:tc>
          <w:tcPr>
            <w:tcW w:w="5000" w:type="pct"/>
            <w:shd w:val="clear" w:color="auto" w:fill="auto"/>
          </w:tcPr>
          <w:p w14:paraId="0A7E563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BBF710D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468A1" w:rsidRPr="008657F8">
              <w:t xml:space="preserve">provides the skills and knowledge to work as a racing timekeeper in the </w:t>
            </w:r>
            <w:r w:rsidR="006468A1" w:rsidRPr="006468A1">
              <w:rPr>
                <w:rStyle w:val="Emphasis"/>
              </w:rPr>
              <w:t>greyhound, harness or thoroughbred</w:t>
            </w:r>
            <w:r w:rsidR="006468A1" w:rsidRPr="006468A1">
              <w:t xml:space="preserve"> racing codes.</w:t>
            </w:r>
          </w:p>
          <w:p w14:paraId="6A60C21B" w14:textId="77777777" w:rsidR="006468A1" w:rsidRPr="00856837" w:rsidRDefault="006468A1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0478AC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AD7372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6BEBF3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6468A1">
              <w:t xml:space="preserve">provide credit towards a </w:t>
            </w:r>
            <w:commentRangeStart w:id="2"/>
            <w:r w:rsidR="006468A1">
              <w:t>Certificate III in Racing Services</w:t>
            </w:r>
            <w:commentRangeEnd w:id="2"/>
            <w:r w:rsidR="006468A1" w:rsidRPr="006468A1">
              <w:rPr>
                <w:rStyle w:val="CommentReference"/>
              </w:rPr>
              <w:commentReference w:id="2"/>
            </w:r>
            <w:r w:rsidR="006468A1" w:rsidRPr="006468A1">
              <w:t>.</w:t>
            </w:r>
          </w:p>
        </w:tc>
      </w:tr>
      <w:tr w:rsidR="00A301E0" w:rsidRPr="00963A46" w14:paraId="5E090F2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3A3519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B7E56F7" w14:textId="77777777" w:rsidR="006468A1" w:rsidRPr="006468A1" w:rsidRDefault="006468A1" w:rsidP="006468A1">
            <w:pPr>
              <w:pStyle w:val="SIText"/>
            </w:pPr>
            <w:r>
              <w:t xml:space="preserve">Licensing, legislative, regulatory or certification requirements apply to this skill set but vary in each state/territory jurisdiction. Users are advised to check with the relevant Controlling Body or Principal Racing Authority for current requirements. </w:t>
            </w:r>
            <w:r w:rsidRPr="006468A1">
              <w:t xml:space="preserve">OR </w:t>
            </w:r>
          </w:p>
          <w:p w14:paraId="08DB094A" w14:textId="77777777" w:rsidR="006468A1" w:rsidRPr="006468A1" w:rsidRDefault="006468A1" w:rsidP="006468A1">
            <w:pPr>
              <w:pStyle w:val="SITemporarytext"/>
            </w:pPr>
            <w:r w:rsidRPr="006468A1">
              <w:t xml:space="preserve">No occupational licensing or regulatory </w:t>
            </w:r>
            <w:commentRangeStart w:id="3"/>
            <w:r w:rsidRPr="006468A1">
              <w:t xml:space="preserve">requirements </w:t>
            </w:r>
            <w:commentRangeEnd w:id="3"/>
            <w:r w:rsidRPr="006468A1">
              <w:rPr>
                <w:rStyle w:val="CommentReference"/>
              </w:rPr>
              <w:commentReference w:id="3"/>
            </w:r>
            <w:r w:rsidRPr="006468A1">
              <w:t>apply to this skill set at the time of publication.</w:t>
            </w:r>
          </w:p>
          <w:p w14:paraId="56002144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6A51449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C9863F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D4048DC" w14:textId="77777777" w:rsidR="006468A1" w:rsidRDefault="006468A1" w:rsidP="006468A1">
            <w:pPr>
              <w:pStyle w:val="SIBulletList1"/>
            </w:pPr>
            <w:r w:rsidRPr="006468A1">
              <w:t>BSBWHS201 Contribute to health and safety of self and others</w:t>
            </w:r>
          </w:p>
          <w:p w14:paraId="4637EDFF" w14:textId="77777777" w:rsidR="006468A1" w:rsidRPr="006468A1" w:rsidRDefault="006468A1" w:rsidP="006468A1">
            <w:pPr>
              <w:pStyle w:val="SIBulletList1"/>
            </w:pPr>
            <w:bookmarkStart w:id="4" w:name="_GoBack"/>
            <w:bookmarkEnd w:id="4"/>
            <w:r w:rsidRPr="006468A1">
              <w:t>RGRCMN203 Comply with racing industry ethics and integrity</w:t>
            </w:r>
          </w:p>
          <w:p w14:paraId="6AB233D0" w14:textId="77777777" w:rsidR="006468A1" w:rsidRPr="006468A1" w:rsidRDefault="006468A1" w:rsidP="006468A1">
            <w:pPr>
              <w:pStyle w:val="SIBulletList1"/>
            </w:pPr>
            <w:r w:rsidRPr="008657F8">
              <w:t>RGRROP315</w:t>
            </w:r>
            <w:r w:rsidRPr="006468A1">
              <w:t xml:space="preserve"> Perform duties of timekeeper at greyhound or horse race meetings</w:t>
            </w:r>
          </w:p>
          <w:p w14:paraId="517AAD25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CCE040A" w14:textId="77777777" w:rsidTr="006468A1">
        <w:trPr>
          <w:trHeight w:val="1057"/>
        </w:trPr>
        <w:tc>
          <w:tcPr>
            <w:tcW w:w="5000" w:type="pct"/>
            <w:shd w:val="clear" w:color="auto" w:fill="auto"/>
          </w:tcPr>
          <w:p w14:paraId="4AC096F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96C5A38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468A1">
              <w:t>t</w:t>
            </w:r>
            <w:r w:rsidR="006468A1" w:rsidRPr="006468A1">
              <w:t>hose undertaking the duties of a racing timekeeper for the greyhound, harness or thoroughbred racing codes.</w:t>
            </w:r>
          </w:p>
        </w:tc>
      </w:tr>
      <w:tr w:rsidR="00DB557A" w:rsidRPr="00963A46" w14:paraId="2E93AA67" w14:textId="77777777" w:rsidTr="006468A1">
        <w:trPr>
          <w:trHeight w:val="987"/>
        </w:trPr>
        <w:tc>
          <w:tcPr>
            <w:tcW w:w="5000" w:type="pct"/>
            <w:shd w:val="clear" w:color="auto" w:fill="auto"/>
          </w:tcPr>
          <w:p w14:paraId="767DCA7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2CD71CD" w14:textId="77777777" w:rsidR="00DB557A" w:rsidRPr="00EB7EB1" w:rsidRDefault="006468A1" w:rsidP="006468A1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468A1">
              <w:t>competencies from the RGR Racing Training Package meet the industry requirements for working as a racing timekeeper in the greyhound, harness or thoroughbred racing codes.</w:t>
            </w:r>
          </w:p>
        </w:tc>
      </w:tr>
    </w:tbl>
    <w:p w14:paraId="71FCFE9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21T13:23:00Z" w:initials="SH">
    <w:p w14:paraId="22C79F17" w14:textId="77777777" w:rsidR="006468A1" w:rsidRDefault="006468A1" w:rsidP="006468A1">
      <w:pPr>
        <w:pStyle w:val="CommentText"/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>Update qualification code/title when finalised</w:t>
      </w:r>
    </w:p>
  </w:comment>
  <w:comment w:id="3" w:author="Sue Hamilton" w:date="2017-09-21T12:46:00Z" w:initials="SH">
    <w:p w14:paraId="5F2EF4AB" w14:textId="77777777" w:rsidR="006468A1" w:rsidRDefault="006468A1" w:rsidP="006468A1">
      <w:pPr>
        <w:pStyle w:val="CommentText"/>
      </w:pPr>
      <w:r>
        <w:rPr>
          <w:rStyle w:val="CommentReference"/>
        </w:rPr>
        <w:annotationRef/>
      </w:r>
      <w:r>
        <w:rPr>
          <w:rFonts w:cstheme="minorHAnsi"/>
          <w:shd w:val="clear" w:color="auto" w:fill="FFFFFF"/>
        </w:rPr>
        <w:t xml:space="preserve">Which statement is correct?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C79F17" w15:done="0"/>
  <w15:commentEx w15:paraId="5F2EF4A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26EE0" w14:textId="77777777" w:rsidR="007512FF" w:rsidRDefault="007512FF" w:rsidP="00BF3F0A">
      <w:r>
        <w:separator/>
      </w:r>
    </w:p>
    <w:p w14:paraId="0E046A22" w14:textId="77777777" w:rsidR="007512FF" w:rsidRDefault="007512FF"/>
  </w:endnote>
  <w:endnote w:type="continuationSeparator" w:id="0">
    <w:p w14:paraId="70CEB50B" w14:textId="77777777" w:rsidR="007512FF" w:rsidRDefault="007512FF" w:rsidP="00BF3F0A">
      <w:r>
        <w:continuationSeparator/>
      </w:r>
    </w:p>
    <w:p w14:paraId="450461CE" w14:textId="77777777" w:rsidR="007512FF" w:rsidRDefault="00751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39F1B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468A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EFB9A6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55F92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DE9ED" w14:textId="77777777" w:rsidR="007512FF" w:rsidRDefault="007512FF" w:rsidP="00BF3F0A">
      <w:r>
        <w:separator/>
      </w:r>
    </w:p>
    <w:p w14:paraId="3E142B06" w14:textId="77777777" w:rsidR="007512FF" w:rsidRDefault="007512FF"/>
  </w:footnote>
  <w:footnote w:type="continuationSeparator" w:id="0">
    <w:p w14:paraId="2FF3168F" w14:textId="77777777" w:rsidR="007512FF" w:rsidRDefault="007512FF" w:rsidP="00BF3F0A">
      <w:r>
        <w:continuationSeparator/>
      </w:r>
    </w:p>
    <w:p w14:paraId="1BB53A8D" w14:textId="77777777" w:rsidR="007512FF" w:rsidRDefault="00751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FAAB9" w14:textId="77777777" w:rsidR="009C2650" w:rsidRPr="006468A1" w:rsidRDefault="006468A1" w:rsidP="006468A1">
    <w:pPr>
      <w:pStyle w:val="Header"/>
    </w:pPr>
    <w:r>
      <w:t xml:space="preserve">RGRSS00020 </w:t>
    </w:r>
    <w:r w:rsidRPr="006468A1">
      <w:t>Racing Timekeeper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468A1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2F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27B6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6468A1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2D967-926E-4381-99CC-2DAFC840A697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1723BC-3D33-4DCD-9EFC-7CF00795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2017-10-04T05:38:00Z</dcterms:created>
  <dcterms:modified xsi:type="dcterms:W3CDTF">2017-10-04T05:38:00Z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